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6BC9AB61" w14:textId="77777777" w:rsidR="00686B06" w:rsidRDefault="00686B06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41BF323E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</w:t>
      </w:r>
      <w:r w:rsidR="002C50F0">
        <w:rPr>
          <w:rFonts w:asciiTheme="minorHAnsi" w:hAnsiTheme="minorHAnsi" w:cstheme="minorHAnsi"/>
          <w:b/>
          <w:szCs w:val="19"/>
        </w:rPr>
        <w:t>splnení podmienok pre i</w:t>
      </w:r>
      <w:r w:rsidR="00816349">
        <w:rPr>
          <w:rFonts w:asciiTheme="minorHAnsi" w:hAnsiTheme="minorHAnsi" w:cstheme="minorHAnsi"/>
          <w:b/>
          <w:szCs w:val="19"/>
        </w:rPr>
        <w:t xml:space="preserve">n-house zákazky podľa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Názov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Prijímateľ</w:t>
      </w:r>
      <w:r w:rsidR="00816349">
        <w:t xml:space="preserve"> (verejný obstarávateľ)</w:t>
      </w:r>
      <w:r w:rsidRPr="00907A7B">
        <w:t>:</w:t>
      </w:r>
    </w:p>
    <w:p w14:paraId="4E66F95F" w14:textId="3C1334FF" w:rsidR="00540908" w:rsidRPr="00907A7B" w:rsidRDefault="004F6183" w:rsidP="00540908">
      <w:pPr>
        <w:pStyle w:val="smlouvabodytextbold"/>
        <w:numPr>
          <w:ilvl w:val="0"/>
          <w:numId w:val="160"/>
        </w:numPr>
        <w:ind w:left="426"/>
        <w:rPr>
          <w:ins w:id="0" w:author="Tomáš Viglaš" w:date="2016-10-28T13:56:00Z"/>
        </w:rPr>
      </w:pPr>
      <w:del w:id="1" w:author="Tomáš Viglaš" w:date="2016-10-28T13:56:00Z">
        <w:r w:rsidRPr="00907A7B" w:rsidDel="00540908">
          <w:delText xml:space="preserve">Číslo </w:delText>
        </w:r>
      </w:del>
      <w:ins w:id="2" w:author="Tomáš Viglaš" w:date="2016-10-28T13:56:00Z">
        <w:r w:rsidR="00540908">
          <w:t>Identifikácia</w:t>
        </w:r>
        <w:r w:rsidR="00540908" w:rsidRPr="00907A7B">
          <w:t xml:space="preserve"> </w:t>
        </w:r>
        <w:r w:rsidR="00540908">
          <w:t>verejného obstarávania (predmet a druh zákazky, predpokládaná hodnota zákazky):</w:t>
        </w:r>
      </w:ins>
    </w:p>
    <w:p w14:paraId="0F63C894" w14:textId="51588F2D" w:rsidR="004F6183" w:rsidRPr="00907A7B" w:rsidRDefault="004F6183" w:rsidP="00FF4587">
      <w:pPr>
        <w:pStyle w:val="smlouvabodytextbold"/>
        <w:ind w:left="426"/>
      </w:pPr>
      <w:del w:id="3" w:author="Tomáš Viglaš" w:date="2016-10-28T13:55:00Z">
        <w:r w:rsidRPr="00907A7B" w:rsidDel="00540908">
          <w:delText>oznámenia o vyhlásení verejného obstarávania (ak je to relevantné):</w:delText>
        </w:r>
      </w:del>
    </w:p>
    <w:p w14:paraId="1C785D94" w14:textId="23ED9A48" w:rsidR="004F6183" w:rsidRPr="00907A7B" w:rsidDel="00540908" w:rsidRDefault="004F6183" w:rsidP="00185996">
      <w:pPr>
        <w:pStyle w:val="smlouvabodytextbold"/>
        <w:numPr>
          <w:ilvl w:val="0"/>
          <w:numId w:val="160"/>
        </w:numPr>
        <w:rPr>
          <w:del w:id="4" w:author="Tomáš Viglaš" w:date="2016-10-28T13:55:00Z"/>
        </w:rPr>
      </w:pPr>
      <w:del w:id="5" w:author="Tomáš Viglaš" w:date="2016-10-28T13:55:00Z">
        <w:r w:rsidRPr="00907A7B" w:rsidDel="00540908">
          <w:delText xml:space="preserve">Postup obstarávania (v zmysle zákona č. </w:delText>
        </w:r>
      </w:del>
      <w:ins w:id="6" w:author="Andrea Bergmannová" w:date="2016-04-20T14:54:00Z">
        <w:del w:id="7" w:author="Tomáš Viglaš" w:date="2016-10-28T13:55:00Z">
          <w:r w:rsidR="00185996" w:rsidRPr="00185996" w:rsidDel="00540908">
            <w:delText xml:space="preserve">343/2015 </w:delText>
          </w:r>
        </w:del>
      </w:ins>
      <w:del w:id="8" w:author="Tomáš Viglaš" w:date="2016-10-28T13:55:00Z">
        <w:r w:rsidRPr="00907A7B" w:rsidDel="00540908">
          <w:delText xml:space="preserve">25/2006 Z. z o verejnom obstarávaní </w:delText>
        </w:r>
        <w:r w:rsidR="002C50F0" w:rsidDel="00540908">
          <w:rPr>
            <w:rFonts w:asciiTheme="minorHAnsi" w:hAnsiTheme="minorHAnsi" w:cstheme="minorHAnsi"/>
            <w:color w:val="000000"/>
            <w:szCs w:val="19"/>
          </w:rPr>
          <w:delText>a o zmene a </w:delText>
        </w:r>
        <w:r w:rsidRPr="00241E6E" w:rsidDel="00540908">
          <w:rPr>
            <w:rFonts w:asciiTheme="minorHAnsi" w:hAnsiTheme="minorHAnsi" w:cstheme="minorHAnsi"/>
            <w:color w:val="000000"/>
            <w:szCs w:val="19"/>
          </w:rPr>
          <w:delText>doplnení niektorých zákonov</w:delText>
        </w:r>
        <w:r w:rsidRPr="00907A7B" w:rsidDel="00540908">
          <w:delText xml:space="preserve"> v znení neskorších predpisov</w:delText>
        </w:r>
        <w:r w:rsidDel="00540908">
          <w:delText>)</w:delText>
        </w:r>
        <w:r w:rsidRPr="00907A7B" w:rsidDel="00540908">
          <w:delText>:</w:delText>
        </w:r>
      </w:del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009D27F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del w:id="9" w:author="Tomáš Viglaš" w:date="2016-10-28T13:56:00Z">
        <w:r w:rsidRPr="00907A7B" w:rsidDel="00540908">
          <w:rPr>
            <w:rFonts w:asciiTheme="minorHAnsi" w:hAnsiTheme="minorHAnsi" w:cstheme="minorHAnsi"/>
            <w:szCs w:val="19"/>
          </w:rPr>
          <w:delText xml:space="preserve">administratívnu </w:delText>
        </w:r>
      </w:del>
      <w:r w:rsidR="00703D4F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 xml:space="preserve">oskytovateľovi je </w:t>
      </w:r>
      <w:r w:rsidR="00816349">
        <w:rPr>
          <w:rFonts w:asciiTheme="minorHAnsi" w:hAnsiTheme="minorHAnsi" w:cstheme="minorHAnsi"/>
          <w:szCs w:val="19"/>
        </w:rPr>
        <w:t xml:space="preserve">v súlade s metodickým pokynom CKO č. 12 pre oblast </w:t>
      </w:r>
      <w:ins w:id="10" w:author="Tomáš Viglaš" w:date="2016-10-28T14:10:00Z">
        <w:r w:rsidR="0041449E">
          <w:rPr>
            <w:rFonts w:asciiTheme="minorHAnsi" w:hAnsiTheme="minorHAnsi" w:cstheme="minorHAnsi"/>
            <w:szCs w:val="19"/>
          </w:rPr>
          <w:t>i</w:t>
        </w:r>
      </w:ins>
      <w:del w:id="11" w:author="Tomáš Viglaš" w:date="2016-10-28T14:10:00Z">
        <w:r w:rsidR="00816349" w:rsidDel="0041449E">
          <w:rPr>
            <w:rFonts w:asciiTheme="minorHAnsi" w:hAnsiTheme="minorHAnsi" w:cstheme="minorHAnsi"/>
            <w:szCs w:val="19"/>
          </w:rPr>
          <w:delText>I</w:delText>
        </w:r>
      </w:del>
      <w:r w:rsidR="00816349">
        <w:rPr>
          <w:rFonts w:asciiTheme="minorHAnsi" w:hAnsiTheme="minorHAnsi" w:cstheme="minorHAnsi"/>
          <w:szCs w:val="19"/>
        </w:rPr>
        <w:t>n-house zákaziek</w:t>
      </w:r>
      <w:r w:rsidR="00816349">
        <w:rPr>
          <w:rFonts w:cstheme="minorHAnsi"/>
          <w:szCs w:val="19"/>
        </w:rPr>
        <w:t>.</w:t>
      </w:r>
    </w:p>
    <w:p w14:paraId="36BF96CB" w14:textId="7EA7BC23" w:rsidR="00816349" w:rsidRDefault="00816349" w:rsidP="004F6183">
      <w:pPr>
        <w:spacing w:before="120" w:line="288" w:lineRule="auto"/>
        <w:jc w:val="both"/>
      </w:pPr>
      <w:r>
        <w:t>Čestne vyhlasujem, že spĺňam nasledovné podmienky</w:t>
      </w:r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že je možné pristúpiť k plneniu zákazky s peňažným plnením formou </w:t>
      </w:r>
      <w:ins w:id="12" w:author="Tomáš Viglaš" w:date="2016-10-28T13:57:00Z">
        <w:r w:rsidR="00540908">
          <w:rPr>
            <w:rFonts w:asciiTheme="minorHAnsi" w:hAnsiTheme="minorHAnsi" w:cstheme="minorHAnsi"/>
            <w:szCs w:val="19"/>
          </w:rPr>
          <w:t>i</w:t>
        </w:r>
      </w:ins>
      <w:del w:id="13" w:author="Tomáš Viglaš" w:date="2016-10-28T13:57:00Z">
        <w:r w:rsidDel="00540908">
          <w:rPr>
            <w:rFonts w:asciiTheme="minorHAnsi" w:hAnsiTheme="minorHAnsi" w:cstheme="minorHAnsi"/>
            <w:szCs w:val="19"/>
          </w:rPr>
          <w:delText>I</w:delText>
        </w:r>
      </w:del>
      <w:r>
        <w:rPr>
          <w:rFonts w:asciiTheme="minorHAnsi" w:hAnsiTheme="minorHAnsi" w:cstheme="minorHAnsi"/>
          <w:szCs w:val="19"/>
        </w:rPr>
        <w:t>n-house zákazky</w:t>
      </w:r>
      <w:del w:id="14" w:author="Tomáš Viglaš" w:date="2016-10-28T13:57:00Z">
        <w:r w:rsidDel="00540908">
          <w:rPr>
            <w:rFonts w:asciiTheme="minorHAnsi" w:hAnsiTheme="minorHAnsi" w:cstheme="minorHAnsi"/>
            <w:szCs w:val="19"/>
          </w:rPr>
          <w:delText>, nakoľko sa na nich zakladajú skutočnosti</w:delText>
        </w:r>
        <w:r w:rsidRPr="00676DD6" w:rsidDel="00540908">
          <w:delText xml:space="preserve"> neaplikovania ZVO</w:delText>
        </w:r>
      </w:del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011F6CA3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verejný obstarávateľ vykonáva nad subjektom kontrolu podobnú kontrole, ktorú vykonáva nad vlastnými organizačnými zložkami</w:t>
      </w:r>
      <w:ins w:id="15" w:author="Tomáš Viglaš" w:date="2016-10-28T13:57:00Z">
        <w:r w:rsidR="00540908" w:rsidRPr="00535799">
          <w:rPr>
            <w:sz w:val="19"/>
            <w:szCs w:val="19"/>
          </w:rPr>
          <w:t xml:space="preserve">, resp. </w:t>
        </w:r>
        <w:r w:rsidR="00540908" w:rsidRPr="00E07160">
          <w:rPr>
            <w:sz w:val="19"/>
            <w:szCs w:val="19"/>
          </w:rPr>
          <w:t>verejný obstarávateľ v</w:t>
        </w:r>
        <w:bookmarkStart w:id="16" w:name="_GoBack"/>
        <w:bookmarkEnd w:id="16"/>
        <w:r w:rsidR="00540908" w:rsidRPr="00E07160">
          <w:rPr>
            <w:sz w:val="19"/>
            <w:szCs w:val="19"/>
          </w:rPr>
          <w:t>ykonáva spoločne s inými verejnými obstarávateľmi kontrolu nad touto právnickou osobou, ktorá je obdobná kontrole, akú vykonávajú nad vlastnými organizačnými zložkami</w:t>
        </w:r>
      </w:ins>
      <w:r w:rsidRPr="00816349">
        <w:rPr>
          <w:sz w:val="19"/>
          <w:szCs w:val="19"/>
        </w:rPr>
        <w:t xml:space="preserve">; </w:t>
      </w:r>
    </w:p>
    <w:p w14:paraId="376D47E8" w14:textId="53B50979" w:rsidR="00540908" w:rsidRPr="00FF4587" w:rsidRDefault="00816349" w:rsidP="00FF4587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ins w:id="17" w:author="Tomáš Viglaš" w:date="2016-10-28T13:57:00Z"/>
          <w:sz w:val="19"/>
          <w:szCs w:val="19"/>
        </w:rPr>
      </w:pPr>
      <w:del w:id="18" w:author="Tomáš Viglaš" w:date="2016-10-28T13:57:00Z">
        <w:r w:rsidRPr="00816349" w:rsidDel="00540908">
          <w:rPr>
            <w:sz w:val="19"/>
            <w:szCs w:val="19"/>
          </w:rPr>
          <w:delText xml:space="preserve">tento </w:delText>
        </w:r>
      </w:del>
      <w:ins w:id="19" w:author="Tomáš Viglaš" w:date="2016-10-28T13:57:00Z">
        <w:r w:rsidR="00540908" w:rsidRPr="00540908">
          <w:rPr>
            <w:sz w:val="19"/>
            <w:szCs w:val="19"/>
          </w:rPr>
          <w:t xml:space="preserve">viac ako 80% činností </w:t>
        </w:r>
        <w:r w:rsidR="00540908" w:rsidRPr="00FF4587">
          <w:rPr>
            <w:sz w:val="19"/>
            <w:szCs w:val="19"/>
          </w:rPr>
          <w:t>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obstarávateľmi.</w:t>
        </w:r>
      </w:ins>
    </w:p>
    <w:p w14:paraId="7C6D1F34" w14:textId="7C432848" w:rsidR="00816349" w:rsidRPr="00816349" w:rsidRDefault="00816349" w:rsidP="00FF4587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  <w:del w:id="20" w:author="Tomáš Viglaš" w:date="2016-10-28T13:57:00Z">
        <w:r w:rsidRPr="00816349" w:rsidDel="00540908">
          <w:rPr>
            <w:sz w:val="19"/>
            <w:szCs w:val="19"/>
          </w:rPr>
          <w:delText>subjekt súčasne  vykonáva základnú  časť svojich činností pre kontrolujúceho verejného obstarávateľa alebo obstarávateľov</w:delText>
        </w:r>
      </w:del>
      <w:del w:id="21" w:author="Tomáš Viglaš" w:date="2016-10-28T13:58:00Z">
        <w:r w:rsidRPr="00816349" w:rsidDel="00540908">
          <w:rPr>
            <w:sz w:val="19"/>
            <w:szCs w:val="19"/>
          </w:rPr>
          <w:delText xml:space="preserve">.  </w:delText>
        </w:r>
      </w:del>
    </w:p>
    <w:p w14:paraId="3E35367E" w14:textId="54597CE9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ins w:id="22" w:author="Tomáš Viglaš" w:date="2016-10-28T13:58:00Z">
        <w:r w:rsidR="00540908">
          <w:t>výdavkov z</w:t>
        </w:r>
        <w:r w:rsidR="00540908" w:rsidRPr="00E07160">
          <w:t xml:space="preserve"> </w:t>
        </w:r>
      </w:ins>
      <w:del w:id="23" w:author="Tomáš Viglaš" w:date="2016-10-28T13:58:00Z">
        <w:r w:rsidRPr="00907A7B" w:rsidDel="00540908">
          <w:rPr>
            <w:rFonts w:asciiTheme="minorHAnsi" w:hAnsiTheme="minorHAnsi" w:cstheme="minorHAnsi"/>
            <w:szCs w:val="19"/>
          </w:rPr>
          <w:delText xml:space="preserve">k financovaniu zmluvného vzťahu, ktorý je výsledkom </w:delText>
        </w:r>
      </w:del>
      <w:r w:rsidRPr="00907A7B">
        <w:rPr>
          <w:rFonts w:asciiTheme="minorHAnsi" w:hAnsiTheme="minorHAnsi" w:cstheme="minorHAnsi"/>
          <w:szCs w:val="19"/>
        </w:rPr>
        <w:t>príslušného v</w:t>
      </w:r>
      <w:r w:rsidR="008E5BE9">
        <w:rPr>
          <w:rFonts w:asciiTheme="minorHAnsi" w:hAnsiTheme="minorHAnsi" w:cstheme="minorHAnsi"/>
          <w:szCs w:val="19"/>
        </w:rPr>
        <w:t xml:space="preserve">erejného obstarávania </w:t>
      </w:r>
      <w:ins w:id="24" w:author="Tomáš Viglaš" w:date="2016-10-28T13:59:00Z">
        <w:r w:rsidR="00540908" w:rsidRPr="00540908">
          <w:rPr>
            <w:rFonts w:asciiTheme="minorHAnsi" w:hAnsiTheme="minorHAnsi" w:cstheme="minorHAnsi"/>
            <w:szCs w:val="19"/>
            <w:lang w:val="sk-SK"/>
          </w:rPr>
          <w:t xml:space="preserve">do financovania </w:t>
        </w:r>
      </w:ins>
      <w:r w:rsidR="008E5BE9">
        <w:rPr>
          <w:rFonts w:asciiTheme="minorHAnsi" w:hAnsiTheme="minorHAnsi" w:cstheme="minorHAnsi"/>
          <w:szCs w:val="19"/>
        </w:rPr>
        <w:t>v zmysle z</w:t>
      </w:r>
      <w:r w:rsidRPr="00907A7B">
        <w:rPr>
          <w:rFonts w:asciiTheme="minorHAnsi" w:hAnsiTheme="minorHAnsi" w:cstheme="minorHAnsi"/>
          <w:szCs w:val="19"/>
        </w:rPr>
        <w:t>mluvy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6A22C" w14:textId="77777777" w:rsidR="002429ED" w:rsidRDefault="002429ED">
      <w:r>
        <w:separator/>
      </w:r>
    </w:p>
    <w:p w14:paraId="63984767" w14:textId="77777777" w:rsidR="002429ED" w:rsidRDefault="002429ED"/>
  </w:endnote>
  <w:endnote w:type="continuationSeparator" w:id="0">
    <w:p w14:paraId="3F9574FE" w14:textId="77777777" w:rsidR="002429ED" w:rsidRDefault="002429ED">
      <w:r>
        <w:continuationSeparator/>
      </w:r>
    </w:p>
    <w:p w14:paraId="63B612C2" w14:textId="77777777" w:rsidR="002429ED" w:rsidRDefault="002429ED"/>
  </w:endnote>
  <w:endnote w:type="continuationNotice" w:id="1">
    <w:p w14:paraId="55E1AFDD" w14:textId="77777777" w:rsidR="002429ED" w:rsidRDefault="00242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CB80" w14:textId="77777777" w:rsidR="00FA7679" w:rsidRDefault="00FA767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592A2" w14:textId="440E0698" w:rsidR="008E46D0" w:rsidRPr="008E46D0" w:rsidRDefault="008E46D0" w:rsidP="008E46D0">
        <w:pPr>
          <w:pStyle w:val="Hlavika"/>
          <w:rPr>
            <w:szCs w:val="16"/>
          </w:rPr>
        </w:pPr>
        <w:r w:rsidRPr="008E46D0">
          <w:rPr>
            <w:szCs w:val="16"/>
          </w:rPr>
          <w:t>Príručka pre verejné obstarávanie</w:t>
        </w:r>
      </w:p>
      <w:p w14:paraId="7D973913" w14:textId="51F2471C" w:rsidR="008E46D0" w:rsidRPr="008E46D0" w:rsidRDefault="008E46D0" w:rsidP="008E46D0">
        <w:pPr>
          <w:pStyle w:val="Hlavika"/>
          <w:rPr>
            <w:szCs w:val="16"/>
          </w:rPr>
        </w:pPr>
        <w:r w:rsidRPr="008E46D0">
          <w:rPr>
            <w:szCs w:val="16"/>
          </w:rPr>
          <w:t>Príloha č. 11 – Čestné vyhlásenie o splnení podmienok pre in-house zákazky</w:t>
        </w:r>
      </w:p>
      <w:p w14:paraId="57E8C206" w14:textId="597AE6A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5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4987" w14:textId="77777777" w:rsidR="00FA7679" w:rsidRDefault="00FA76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83B70" w14:textId="77777777" w:rsidR="002429ED" w:rsidRDefault="002429ED">
      <w:r>
        <w:separator/>
      </w:r>
    </w:p>
    <w:p w14:paraId="185D0EE8" w14:textId="77777777" w:rsidR="002429ED" w:rsidRDefault="002429ED"/>
  </w:footnote>
  <w:footnote w:type="continuationSeparator" w:id="0">
    <w:p w14:paraId="4FF080B2" w14:textId="77777777" w:rsidR="002429ED" w:rsidRDefault="002429ED">
      <w:r>
        <w:continuationSeparator/>
      </w:r>
    </w:p>
    <w:p w14:paraId="58861424" w14:textId="77777777" w:rsidR="002429ED" w:rsidRDefault="002429ED"/>
  </w:footnote>
  <w:footnote w:type="continuationNotice" w:id="1">
    <w:p w14:paraId="0F2B2D43" w14:textId="77777777" w:rsidR="002429ED" w:rsidRDefault="002429E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4F07" w14:textId="77777777" w:rsidR="00FA7679" w:rsidRDefault="00FA767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25E52EE" w:rsidR="006D04C5" w:rsidRPr="00624DC2" w:rsidRDefault="00375BAA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37A048E8" wp14:editId="5498A3FE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CD44" w14:textId="77777777" w:rsidR="00FA7679" w:rsidRDefault="00FA76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996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29ED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0F0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17F7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917"/>
    <w:rsid w:val="00375271"/>
    <w:rsid w:val="00375BAA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49E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908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28F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48CC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17BF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B0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639"/>
    <w:rsid w:val="00700F94"/>
    <w:rsid w:val="007021D8"/>
    <w:rsid w:val="00702381"/>
    <w:rsid w:val="00703083"/>
    <w:rsid w:val="007036BE"/>
    <w:rsid w:val="00703D4F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6D0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145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3AFA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3A7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87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679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4587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EAD7509-F246-4C39-948D-D23FB68B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252356-4412-4A5B-BD98-2A2E3110B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3EC4C-6F56-443E-A83E-AF85EF55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8</cp:revision>
  <cp:lastPrinted>2006-02-10T13:19:00Z</cp:lastPrinted>
  <dcterms:created xsi:type="dcterms:W3CDTF">2016-10-28T11:36:00Z</dcterms:created>
  <dcterms:modified xsi:type="dcterms:W3CDTF">2016-11-03T13:53:00Z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